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</w:p>
    <w:tbl>
      <w:tblPr>
        <w:tblpPr w:leftFromText="141" w:rightFromText="141" w:vertAnchor="text" w:horzAnchor="margin" w:tblpY="-1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000"/>
      </w:tblGrid>
      <w:tr>
        <w:trPr>
          <w:trHeight w:val="1043"/>
        </w:trPr>
        <w:tc>
          <w:tcPr>
            <w:tcW w:w="2000" w:type="dxa"/>
            <w:tcBorders>
              <w:top w:val="single" w:sz="24" w:space="0" w:color="FFFFFF" w:themeColor="background1"/>
              <w:left w:val="single" w:sz="8" w:space="0" w:color="FFFFFF"/>
              <w:bottom w:val="single" w:sz="24" w:space="0" w:color="FFFFFF" w:themeColor="background1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t>Table1:A1</w:t>
            </w:r>
          </w:p>
        </w:tc>
        <w:tc>
          <w:tcPr>
            <w:tcW w:w="2000" w:type="dxa"/>
            <w:tcBorders>
              <w:top w:val="single" w:sz="24" w:space="0" w:color="FFFFFF" w:themeColor="background1"/>
              <w:left w:val="single" w:sz="8" w:space="0" w:color="FFFFFF"/>
              <w:bottom w:val="single" w:sz="24" w:space="0" w:color="FFFFFF" w:themeColor="background1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t>Table1:B1 before</w:t>
            </w:r>
            <w:ins w:id="0" w:author="Autor">
              <w:r w:rsidR="00856007">
                <w:t>ins</w:t>
              </w:r>
            </w:ins>
            <w:r>
              <w:t>after</w:t>
            </w:r>
          </w:p>
        </w:tc>
      </w:tr>
    </w:tbl>
    <w:p>
    </w:p>
    <w:tbl>
      <w:tblPr>
        <w:tblpPr w:leftFromText="141" w:rightFromText="141" w:vertAnchor="text" w:horzAnchor="margin" w:tblpY="-41"/>
        <w:tblW w:w="93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000"/>
      </w:tblGrid>
      <w:tr>
        <w:trPr>
          <w:trHeight w:val="115"/>
        </w:trPr>
        <w:tc>
          <w:tcPr>
            <w:tcW w:w="20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r>
              <w:t>Table2:A1</w:t>
            </w:r>
          </w:p>
        </w:tc>
        <w:tc>
          <w:tcPr>
            <w:tcW w:w="20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t>Table2:B1</w:t>
            </w:r>
          </w:p>
        </w:tc>
      </w:tr>
    </w:tbl>
    <w:p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000"/>
      </w:tblGrid>
      <w:tr>
        <w:trPr>
          <w:trHeight w:val="115"/>
        </w:trPr>
        <w:tc>
          <w:tcPr>
            <w:tcW w:w="400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r>
              <w:t>Table3:A1</w:t>
            </w:r>
          </w:p>
        </w:tc>
      </w:tr>
      <w:tr>
        <w:trPr>
          <w:trHeight w:val="785"/>
        </w:trPr>
        <w:tc>
          <w:tcPr>
            <w:tcW w:w="20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360" w:lineRule="auto"/>
              <w:ind w:firstLine="127"/>
              <w:jc w:val="both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Table3:A2</w:t>
            </w:r>
          </w:p>
        </w:tc>
        <w:tc>
          <w:tcPr>
            <w:tcW w:w="20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t>Table3:B2</w:t>
            </w:r>
          </w:p>
        </w:tc>
      </w:tr>
    </w:tbl>
    <w:p>
    </w:p>
    <w:sectPr w:rsidR="00C869B4" w:rsidSect="00514779">
      <w:pgSz w:w="11906" w:h="16838"/>
      <w:pgMar w:top="1417" w:right="1417" w:bottom="1134" w:left="1417" w:header="708" w:footer="708" w:gutter="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4CA175C" w16cex:dateUtc="2025-04-10T09:19:00Z"/>
  <w16cex:commentExtensible w16cex:durableId="203F2093" w16cex:dateUtc="2025-04-10T10:17:00Z"/>
  <w16cex:commentExtensible w16cex:durableId="2C500743" w16cex:dateUtc="2025-04-10T10:20:00Z"/>
  <w16cex:commentExtensible w16cex:durableId="20A47345" w16cex:dateUtc="2025-04-10T11:13:00Z"/>
  <w16cex:commentExtensible w16cex:durableId="22E3A6B9" w16cex:dateUtc="2025-04-10T11:14:00Z"/>
  <w16cex:commentExtensible w16cex:durableId="47B32F72" w16cex:dateUtc="2025-04-10T11:24:00Z"/>
  <w16cex:commentExtensible w16cex:durableId="426848A0" w16cex:dateUtc="2025-04-10T11:3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0F773" w14:textId="77777777" w:rsidR="002B524D" w:rsidRDefault="002B524D">
      <w:r>
        <w:separator/>
      </w:r>
    </w:p>
  </w:endnote>
  <w:endnote w:type="continuationSeparator" w:id="0">
    <w:p w14:paraId="506C0A16" w14:textId="77777777" w:rsidR="002B524D" w:rsidRDefault="002B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1B815" w14:textId="77777777" w:rsidR="002B524D" w:rsidRDefault="002B524D">
      <w:r>
        <w:separator/>
      </w:r>
    </w:p>
  </w:footnote>
  <w:footnote w:type="continuationSeparator" w:id="0">
    <w:p w14:paraId="01D8F9EA" w14:textId="77777777" w:rsidR="002B524D" w:rsidRDefault="002B5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02835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9275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18A5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1AE8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F23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FA15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2CBC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CC47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585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F8CD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DC15AE"/>
    <w:multiLevelType w:val="hybridMultilevel"/>
    <w:tmpl w:val="E6562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7B074C"/>
    <w:multiLevelType w:val="hybridMultilevel"/>
    <w:tmpl w:val="40009B94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093A2FBF"/>
    <w:multiLevelType w:val="hybridMultilevel"/>
    <w:tmpl w:val="DA104CFC"/>
    <w:lvl w:ilvl="0" w:tplc="658073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B5604"/>
    <w:multiLevelType w:val="hybridMultilevel"/>
    <w:tmpl w:val="6128A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F5FA6"/>
    <w:multiLevelType w:val="hybridMultilevel"/>
    <w:tmpl w:val="3782F3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66D5F"/>
    <w:multiLevelType w:val="hybridMultilevel"/>
    <w:tmpl w:val="590C9B5E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8910128"/>
    <w:multiLevelType w:val="hybridMultilevel"/>
    <w:tmpl w:val="55203A7C"/>
    <w:lvl w:ilvl="0" w:tplc="C73E27BA">
      <w:numFmt w:val="bullet"/>
      <w:lvlText w:val="•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21F030F"/>
    <w:multiLevelType w:val="hybridMultilevel"/>
    <w:tmpl w:val="02C2434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33C3E3F"/>
    <w:multiLevelType w:val="hybridMultilevel"/>
    <w:tmpl w:val="7EDC2D3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060C8A"/>
    <w:multiLevelType w:val="hybridMultilevel"/>
    <w:tmpl w:val="6E02BB94"/>
    <w:lvl w:ilvl="0" w:tplc="0407000F">
      <w:start w:val="1"/>
      <w:numFmt w:val="decimal"/>
      <w:lvlText w:val="%1."/>
      <w:lvlJc w:val="left"/>
      <w:pPr>
        <w:ind w:left="708" w:hanging="360"/>
      </w:pPr>
    </w:lvl>
    <w:lvl w:ilvl="1" w:tplc="04070019" w:tentative="1">
      <w:start w:val="1"/>
      <w:numFmt w:val="lowerLetter"/>
      <w:lvlText w:val="%2."/>
      <w:lvlJc w:val="left"/>
      <w:pPr>
        <w:ind w:left="1428" w:hanging="360"/>
      </w:pPr>
    </w:lvl>
    <w:lvl w:ilvl="2" w:tplc="0407001B" w:tentative="1">
      <w:start w:val="1"/>
      <w:numFmt w:val="lowerRoman"/>
      <w:lvlText w:val="%3."/>
      <w:lvlJc w:val="right"/>
      <w:pPr>
        <w:ind w:left="2148" w:hanging="180"/>
      </w:pPr>
    </w:lvl>
    <w:lvl w:ilvl="3" w:tplc="0407000F" w:tentative="1">
      <w:start w:val="1"/>
      <w:numFmt w:val="decimal"/>
      <w:lvlText w:val="%4."/>
      <w:lvlJc w:val="left"/>
      <w:pPr>
        <w:ind w:left="2868" w:hanging="360"/>
      </w:pPr>
    </w:lvl>
    <w:lvl w:ilvl="4" w:tplc="04070019" w:tentative="1">
      <w:start w:val="1"/>
      <w:numFmt w:val="lowerLetter"/>
      <w:lvlText w:val="%5."/>
      <w:lvlJc w:val="left"/>
      <w:pPr>
        <w:ind w:left="3588" w:hanging="360"/>
      </w:pPr>
    </w:lvl>
    <w:lvl w:ilvl="5" w:tplc="0407001B" w:tentative="1">
      <w:start w:val="1"/>
      <w:numFmt w:val="lowerRoman"/>
      <w:lvlText w:val="%6."/>
      <w:lvlJc w:val="right"/>
      <w:pPr>
        <w:ind w:left="4308" w:hanging="180"/>
      </w:pPr>
    </w:lvl>
    <w:lvl w:ilvl="6" w:tplc="0407000F" w:tentative="1">
      <w:start w:val="1"/>
      <w:numFmt w:val="decimal"/>
      <w:lvlText w:val="%7."/>
      <w:lvlJc w:val="left"/>
      <w:pPr>
        <w:ind w:left="5028" w:hanging="360"/>
      </w:pPr>
    </w:lvl>
    <w:lvl w:ilvl="7" w:tplc="04070019" w:tentative="1">
      <w:start w:val="1"/>
      <w:numFmt w:val="lowerLetter"/>
      <w:lvlText w:val="%8."/>
      <w:lvlJc w:val="left"/>
      <w:pPr>
        <w:ind w:left="5748" w:hanging="360"/>
      </w:pPr>
    </w:lvl>
    <w:lvl w:ilvl="8" w:tplc="0407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0" w15:restartNumberingAfterBreak="0">
    <w:nsid w:val="37475523"/>
    <w:multiLevelType w:val="hybridMultilevel"/>
    <w:tmpl w:val="CC963FAE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417722FF"/>
    <w:multiLevelType w:val="hybridMultilevel"/>
    <w:tmpl w:val="A6B641C8"/>
    <w:lvl w:ilvl="0" w:tplc="F3661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95306"/>
    <w:multiLevelType w:val="hybridMultilevel"/>
    <w:tmpl w:val="55BEAC20"/>
    <w:lvl w:ilvl="0" w:tplc="E67A7A3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5049E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10C6D31"/>
    <w:multiLevelType w:val="multilevel"/>
    <w:tmpl w:val="8042D72E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92D6769"/>
    <w:multiLevelType w:val="hybridMultilevel"/>
    <w:tmpl w:val="3AD09146"/>
    <w:lvl w:ilvl="0" w:tplc="846EF0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F72A2"/>
    <w:multiLevelType w:val="hybridMultilevel"/>
    <w:tmpl w:val="08B2DFA2"/>
    <w:lvl w:ilvl="0" w:tplc="54A224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17E79"/>
    <w:multiLevelType w:val="multilevel"/>
    <w:tmpl w:val="6B341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91033D"/>
    <w:multiLevelType w:val="hybridMultilevel"/>
    <w:tmpl w:val="375413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44B0A"/>
    <w:multiLevelType w:val="hybridMultilevel"/>
    <w:tmpl w:val="C898276C"/>
    <w:lvl w:ilvl="0" w:tplc="E2463D80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C9094D"/>
    <w:multiLevelType w:val="multilevel"/>
    <w:tmpl w:val="036C8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F934AC"/>
    <w:multiLevelType w:val="hybridMultilevel"/>
    <w:tmpl w:val="A84622A8"/>
    <w:lvl w:ilvl="0" w:tplc="1396DC8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35468"/>
    <w:multiLevelType w:val="hybridMultilevel"/>
    <w:tmpl w:val="72A6D30C"/>
    <w:lvl w:ilvl="0" w:tplc="573ADCAC">
      <w:start w:val="1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71289"/>
    <w:multiLevelType w:val="hybridMultilevel"/>
    <w:tmpl w:val="78CE14EE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10"/>
  </w:num>
  <w:num w:numId="4">
    <w:abstractNumId w:val="23"/>
  </w:num>
  <w:num w:numId="5">
    <w:abstractNumId w:val="13"/>
  </w:num>
  <w:num w:numId="6">
    <w:abstractNumId w:val="17"/>
  </w:num>
  <w:num w:numId="7">
    <w:abstractNumId w:val="16"/>
  </w:num>
  <w:num w:numId="8">
    <w:abstractNumId w:val="15"/>
  </w:num>
  <w:num w:numId="9">
    <w:abstractNumId w:val="24"/>
  </w:num>
  <w:num w:numId="10">
    <w:abstractNumId w:val="29"/>
  </w:num>
  <w:num w:numId="11">
    <w:abstractNumId w:val="20"/>
  </w:num>
  <w:num w:numId="12">
    <w:abstractNumId w:val="18"/>
  </w:num>
  <w:num w:numId="13">
    <w:abstractNumId w:val="11"/>
  </w:num>
  <w:num w:numId="14">
    <w:abstractNumId w:val="14"/>
  </w:num>
  <w:num w:numId="15">
    <w:abstractNumId w:val="33"/>
  </w:num>
  <w:num w:numId="16">
    <w:abstractNumId w:val="23"/>
  </w:num>
  <w:num w:numId="17">
    <w:abstractNumId w:val="28"/>
  </w:num>
  <w:num w:numId="18">
    <w:abstractNumId w:val="30"/>
  </w:num>
  <w:num w:numId="19">
    <w:abstractNumId w:val="23"/>
  </w:num>
  <w:num w:numId="20">
    <w:abstractNumId w:val="23"/>
  </w:num>
  <w:num w:numId="21">
    <w:abstractNumId w:val="19"/>
  </w:num>
  <w:num w:numId="22">
    <w:abstractNumId w:val="23"/>
  </w:num>
  <w:num w:numId="23">
    <w:abstractNumId w:val="27"/>
  </w:num>
  <w:num w:numId="24">
    <w:abstractNumId w:val="23"/>
  </w:num>
  <w:num w:numId="25">
    <w:abstractNumId w:val="32"/>
  </w:num>
  <w:num w:numId="26">
    <w:abstractNumId w:val="21"/>
  </w:num>
  <w:num w:numId="27">
    <w:abstractNumId w:val="31"/>
  </w:num>
  <w:num w:numId="28">
    <w:abstractNumId w:val="12"/>
  </w:num>
  <w:num w:numId="29">
    <w:abstractNumId w:val="22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compat>
    <w:compatSetting w:name="compatibilityMode" w:uri="http://schemas.microsoft.com/office/word" w:val="15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CE23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2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420BA"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Gitternetztabelle5dunkelAkzent1">
    <w:name w:val="Grid Table 5 Dark Accent 1"/>
    <w:basedOn w:val="NormaleTabelle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8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237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91890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947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1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4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2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7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0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4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8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1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3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65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9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4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5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9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9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5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4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0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6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4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8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9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3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9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8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2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8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3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0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2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5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4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8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2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0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6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37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1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2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9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0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7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2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2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9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2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7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0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5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2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7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3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9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4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1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9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0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2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9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55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7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49342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9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808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6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2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6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4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562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0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43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937F1-1894-4D99-8D7A-98177294A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849</Characters>
  <Application>Microsoft Office Word</Application>
  <DocSecurity>0</DocSecurity>
  <Lines>7</Lines>
  <Paragraphs>1</Paragraphs>
  <ScaleCrop>false</ScaleCrop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2025-06-25T22:20:00Z</dcterms:created>
  <dcterms:modified xsi:type="dcterms:W3CDTF">2025-06-25T22:37:00Z</dcterms:modified>
</cp:coreProperties>
</file>